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B35A4" w14:textId="7E8B099C" w:rsidR="009536AF" w:rsidRPr="00673BE3" w:rsidRDefault="009536AF" w:rsidP="009536AF">
      <w:pPr>
        <w:ind w:left="42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2E3FB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do W</w:t>
      </w:r>
      <w:r w:rsidRPr="00673BE3">
        <w:rPr>
          <w:rFonts w:ascii="Arial" w:hAnsi="Arial" w:cs="Arial"/>
          <w:sz w:val="20"/>
          <w:szCs w:val="20"/>
        </w:rPr>
        <w:t xml:space="preserve">niosku o </w:t>
      </w:r>
      <w:r w:rsidR="00F17E9A">
        <w:rPr>
          <w:rFonts w:ascii="Arial" w:hAnsi="Arial" w:cs="Arial"/>
          <w:sz w:val="20"/>
          <w:szCs w:val="20"/>
        </w:rPr>
        <w:t>dofinansowanie</w:t>
      </w:r>
      <w:r>
        <w:rPr>
          <w:rFonts w:ascii="Arial" w:hAnsi="Arial" w:cs="Arial"/>
          <w:sz w:val="20"/>
          <w:szCs w:val="20"/>
        </w:rPr>
        <w:t xml:space="preserve"> </w:t>
      </w: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13D5ADD2" w14:textId="77777777" w:rsidR="009536AF" w:rsidRPr="00673BE3" w:rsidRDefault="009536AF" w:rsidP="004F438B">
      <w:pPr>
        <w:rPr>
          <w:rFonts w:ascii="Arial" w:hAnsi="Arial" w:cs="Arial"/>
          <w:sz w:val="20"/>
          <w:szCs w:val="20"/>
        </w:rPr>
      </w:pPr>
    </w:p>
    <w:p w14:paraId="077A1195" w14:textId="611DE55D" w:rsidR="009536AF" w:rsidRPr="00673BE3" w:rsidRDefault="009536AF" w:rsidP="009536AF">
      <w:pPr>
        <w:spacing w:line="276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71012EC2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556BBA11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CB531B9" w14:textId="11BB5225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Nazwa, adres beneficjenta, NIP</w:t>
      </w:r>
    </w:p>
    <w:p w14:paraId="3FFEA332" w14:textId="6C426B28" w:rsidR="009536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4B15C861" w14:textId="1496AF1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73C8E358" w14:textId="63B1EDF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26C77D8C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4E28292B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5C03122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6929CF5F" w14:textId="77777777" w:rsidR="009536AF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405709E" w14:textId="77777777" w:rsidR="009536AF" w:rsidRPr="00C41C8D" w:rsidRDefault="009536AF" w:rsidP="009536AF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</w:t>
      </w:r>
      <w:r w:rsidRPr="00C41C8D">
        <w:rPr>
          <w:rFonts w:ascii="Arial" w:hAnsi="Arial" w:cs="Arial"/>
          <w:b/>
        </w:rPr>
        <w:t>WIADCZENIE</w:t>
      </w:r>
    </w:p>
    <w:p w14:paraId="5FBE0F99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9695540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8F8249B" w14:textId="6F72BDBB" w:rsidR="009536AF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="00B968AF">
        <w:rPr>
          <w:rFonts w:ascii="Arial" w:hAnsi="Arial" w:cs="Arial"/>
          <w:sz w:val="20"/>
          <w:szCs w:val="20"/>
        </w:rPr>
        <w:t xml:space="preserve"> </w:t>
      </w:r>
      <w:r w:rsidR="00B968AF">
        <w:rPr>
          <w:rFonts w:ascii="Arial" w:hAnsi="Arial" w:cs="Arial"/>
          <w:sz w:val="20"/>
          <w:szCs w:val="20"/>
        </w:rPr>
        <w:br/>
      </w:r>
      <w:r w:rsidRPr="00894F04">
        <w:rPr>
          <w:rFonts w:ascii="Arial" w:hAnsi="Arial" w:cs="Arial"/>
          <w:sz w:val="20"/>
          <w:szCs w:val="20"/>
        </w:rPr>
        <w:t xml:space="preserve">dla </w:t>
      </w:r>
      <w:r w:rsidRPr="00673BE3">
        <w:rPr>
          <w:rFonts w:ascii="Arial" w:hAnsi="Arial" w:cs="Arial"/>
          <w:sz w:val="20"/>
          <w:szCs w:val="20"/>
        </w:rPr>
        <w:t>zawierania umów związanych z realizacją projektu</w:t>
      </w:r>
      <w:r w:rsidR="00B968AF">
        <w:rPr>
          <w:rFonts w:ascii="Arial" w:hAnsi="Arial" w:cs="Arial"/>
          <w:sz w:val="20"/>
          <w:szCs w:val="20"/>
        </w:rPr>
        <w:t xml:space="preserve"> ……………………………………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(Tytuł projektu)</w:t>
      </w:r>
      <w:r>
        <w:rPr>
          <w:rFonts w:ascii="Arial" w:hAnsi="Arial" w:cs="Arial"/>
          <w:sz w:val="20"/>
          <w:szCs w:val="20"/>
        </w:rPr>
        <w:t>, realizowanego w ramach działani</w:t>
      </w:r>
      <w:r w:rsidR="00A4701A">
        <w:rPr>
          <w:rFonts w:ascii="Arial" w:hAnsi="Arial" w:cs="Arial"/>
          <w:sz w:val="20"/>
          <w:szCs w:val="20"/>
        </w:rPr>
        <w:t>a/poddziałania…….. o</w:t>
      </w:r>
      <w:r w:rsidR="007B55B4">
        <w:rPr>
          <w:rFonts w:ascii="Arial" w:hAnsi="Arial" w:cs="Arial"/>
          <w:sz w:val="20"/>
          <w:szCs w:val="20"/>
        </w:rPr>
        <w:t xml:space="preserve">ś </w:t>
      </w:r>
      <w:r w:rsidR="00A4701A">
        <w:rPr>
          <w:rFonts w:ascii="Arial" w:hAnsi="Arial" w:cs="Arial"/>
          <w:sz w:val="20"/>
          <w:szCs w:val="20"/>
        </w:rPr>
        <w:t>p</w:t>
      </w:r>
      <w:r w:rsidR="007B55B4">
        <w:rPr>
          <w:rFonts w:ascii="Arial" w:hAnsi="Arial" w:cs="Arial"/>
          <w:sz w:val="20"/>
          <w:szCs w:val="20"/>
        </w:rPr>
        <w:t xml:space="preserve">riorytetowa </w:t>
      </w:r>
      <w:r w:rsidR="00A4701A">
        <w:rPr>
          <w:rFonts w:ascii="Arial" w:hAnsi="Arial" w:cs="Arial"/>
          <w:sz w:val="20"/>
          <w:szCs w:val="20"/>
        </w:rPr>
        <w:t>…</w:t>
      </w:r>
      <w:r w:rsidR="00167B89">
        <w:rPr>
          <w:rFonts w:ascii="Arial" w:hAnsi="Arial" w:cs="Arial"/>
          <w:sz w:val="20"/>
          <w:szCs w:val="20"/>
        </w:rPr>
        <w:t xml:space="preserve">……………………………………….. </w:t>
      </w:r>
      <w:r>
        <w:rPr>
          <w:rFonts w:ascii="Arial" w:hAnsi="Arial" w:cs="Arial"/>
          <w:sz w:val="20"/>
          <w:szCs w:val="20"/>
        </w:rPr>
        <w:t xml:space="preserve">Programu Operacyjnego Infrastruktura i Środowisko 2014-2020, </w:t>
      </w:r>
      <w:r w:rsidR="00B968AF">
        <w:rPr>
          <w:rFonts w:ascii="Arial" w:hAnsi="Arial" w:cs="Arial"/>
          <w:sz w:val="20"/>
          <w:szCs w:val="20"/>
        </w:rPr>
        <w:t>stosuje</w:t>
      </w:r>
      <w:r w:rsidRPr="00673BE3">
        <w:rPr>
          <w:rFonts w:ascii="Arial" w:hAnsi="Arial" w:cs="Arial"/>
          <w:sz w:val="20"/>
          <w:szCs w:val="20"/>
        </w:rPr>
        <w:t xml:space="preserve"> się do przepisów </w:t>
      </w:r>
      <w:r>
        <w:rPr>
          <w:rFonts w:ascii="Arial" w:hAnsi="Arial" w:cs="Arial"/>
          <w:sz w:val="20"/>
          <w:szCs w:val="20"/>
        </w:rPr>
        <w:t>ustawy z dnia 29 </w:t>
      </w:r>
      <w:r w:rsidRPr="00673BE3">
        <w:rPr>
          <w:rFonts w:ascii="Arial" w:hAnsi="Arial" w:cs="Arial"/>
          <w:sz w:val="20"/>
          <w:szCs w:val="20"/>
        </w:rPr>
        <w:t xml:space="preserve">stycznia 2004 r. </w:t>
      </w:r>
      <w:r w:rsidRPr="00C41C8D">
        <w:rPr>
          <w:rFonts w:ascii="Arial" w:hAnsi="Arial" w:cs="Arial"/>
          <w:i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 xml:space="preserve"> (</w:t>
      </w:r>
      <w:r w:rsidR="000A25A1" w:rsidRPr="000A25A1">
        <w:rPr>
          <w:rFonts w:ascii="Arial" w:hAnsi="Arial" w:cs="Arial"/>
          <w:sz w:val="20"/>
          <w:szCs w:val="20"/>
        </w:rPr>
        <w:t>Dz.U. 2019 poz. 2019</w:t>
      </w:r>
      <w:r w:rsidR="00A26167">
        <w:rPr>
          <w:rFonts w:ascii="Arial" w:hAnsi="Arial" w:cs="Arial"/>
          <w:sz w:val="20"/>
          <w:szCs w:val="20"/>
        </w:rPr>
        <w:t>).</w:t>
      </w:r>
    </w:p>
    <w:p w14:paraId="62A13C87" w14:textId="77777777" w:rsidR="00A26167" w:rsidRDefault="00A26167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9BE860" w14:textId="03DB7221" w:rsidR="00A26167" w:rsidRPr="00A26167" w:rsidRDefault="00A26167" w:rsidP="00A2616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6167">
        <w:rPr>
          <w:rFonts w:ascii="Arial" w:hAnsi="Arial" w:cs="Arial"/>
          <w:sz w:val="20"/>
          <w:szCs w:val="20"/>
        </w:rPr>
        <w:t xml:space="preserve">W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 obowiązuje </w:t>
      </w:r>
      <w:r w:rsidR="00B968AF">
        <w:rPr>
          <w:rFonts w:ascii="Arial" w:hAnsi="Arial" w:cs="Arial"/>
          <w:sz w:val="20"/>
          <w:szCs w:val="20"/>
        </w:rPr>
        <w:t>…………………………………………………………………. (Tytuł regulaminu udzielania zamówień)</w:t>
      </w:r>
      <w:r w:rsidR="00773233">
        <w:rPr>
          <w:rFonts w:ascii="Arial" w:hAnsi="Arial" w:cs="Arial"/>
          <w:bCs/>
          <w:sz w:val="20"/>
          <w:szCs w:val="20"/>
        </w:rPr>
        <w:t xml:space="preserve">, który 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stanowi załącznik nr </w:t>
      </w:r>
      <w:r w:rsidR="00B968AF" w:rsidRPr="00BE2F17">
        <w:rPr>
          <w:rFonts w:ascii="Arial" w:hAnsi="Arial" w:cs="Arial"/>
          <w:bCs/>
          <w:sz w:val="20"/>
          <w:szCs w:val="20"/>
        </w:rPr>
        <w:t>5</w:t>
      </w:r>
      <w:r w:rsidR="00102F3C" w:rsidRPr="00BE2F17">
        <w:rPr>
          <w:rFonts w:ascii="Arial" w:hAnsi="Arial" w:cs="Arial"/>
          <w:bCs/>
          <w:sz w:val="20"/>
          <w:szCs w:val="20"/>
        </w:rPr>
        <w:t>.1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 do wniosku o </w:t>
      </w:r>
      <w:r w:rsidR="00102F3C" w:rsidRPr="00BE2F17">
        <w:rPr>
          <w:rFonts w:ascii="Arial" w:hAnsi="Arial" w:cs="Arial"/>
          <w:bCs/>
          <w:sz w:val="20"/>
          <w:szCs w:val="20"/>
        </w:rPr>
        <w:t>dofinansowanie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. </w:t>
      </w:r>
      <w:r w:rsidR="00B968AF" w:rsidRPr="00BE2F17">
        <w:rPr>
          <w:rFonts w:ascii="Arial" w:hAnsi="Arial" w:cs="Arial"/>
          <w:bCs/>
          <w:sz w:val="20"/>
          <w:szCs w:val="20"/>
        </w:rPr>
        <w:t xml:space="preserve">…………………………………… </w:t>
      </w:r>
      <w:r w:rsidR="00B968AF" w:rsidRPr="00BE2F17">
        <w:rPr>
          <w:rFonts w:ascii="Arial" w:hAnsi="Arial" w:cs="Arial"/>
          <w:bCs/>
          <w:i/>
          <w:iCs/>
          <w:sz w:val="20"/>
          <w:szCs w:val="20"/>
        </w:rPr>
        <w:t>(Tytuł regulaminu udzielania zamówień)</w:t>
      </w:r>
      <w:r w:rsidR="00B968AF">
        <w:rPr>
          <w:rFonts w:ascii="Arial" w:hAnsi="Arial" w:cs="Arial"/>
          <w:bCs/>
          <w:sz w:val="20"/>
          <w:szCs w:val="20"/>
        </w:rPr>
        <w:t xml:space="preserve"> </w:t>
      </w:r>
      <w:r w:rsidRPr="00A26167">
        <w:rPr>
          <w:rFonts w:ascii="Arial" w:hAnsi="Arial" w:cs="Arial"/>
          <w:sz w:val="20"/>
          <w:szCs w:val="20"/>
        </w:rPr>
        <w:t xml:space="preserve">ustala zasady i tryb postępowania w sprawach zamówień, udzielanych przez </w:t>
      </w:r>
      <w:r w:rsidR="00BE2F17">
        <w:rPr>
          <w:rFonts w:ascii="Arial" w:hAnsi="Arial" w:cs="Arial"/>
          <w:sz w:val="20"/>
          <w:szCs w:val="20"/>
        </w:rPr>
        <w:t xml:space="preserve">…………………………………………………….. </w:t>
      </w:r>
      <w:r w:rsidR="00BE2F17" w:rsidRPr="00BE2F17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. </w:t>
      </w:r>
    </w:p>
    <w:p w14:paraId="1E2E82D8" w14:textId="77777777" w:rsidR="009536AF" w:rsidRPr="00673BE3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5E5562" w14:textId="77777777" w:rsidR="001C1078" w:rsidRDefault="0055581E"/>
    <w:sectPr w:rsidR="001C10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9BD6" w14:textId="77777777" w:rsidR="00DD5EAE" w:rsidRDefault="00DD5EAE" w:rsidP="00A26167">
      <w:r>
        <w:separator/>
      </w:r>
    </w:p>
  </w:endnote>
  <w:endnote w:type="continuationSeparator" w:id="0">
    <w:p w14:paraId="57C9BC58" w14:textId="77777777" w:rsidR="00DD5EAE" w:rsidRDefault="00DD5EAE" w:rsidP="00A2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75B4" w14:textId="77777777" w:rsidR="00DD5EAE" w:rsidRDefault="00DD5EAE" w:rsidP="00A26167">
      <w:r>
        <w:separator/>
      </w:r>
    </w:p>
  </w:footnote>
  <w:footnote w:type="continuationSeparator" w:id="0">
    <w:p w14:paraId="27E3A214" w14:textId="77777777" w:rsidR="00DD5EAE" w:rsidRDefault="00DD5EAE" w:rsidP="00A26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CEBE" w14:textId="68B4677C" w:rsidR="004C5AEF" w:rsidRPr="004C5AEF" w:rsidRDefault="0055581E" w:rsidP="0055581E">
    <w:pPr>
      <w:pStyle w:val="Nagwek"/>
      <w:jc w:val="center"/>
    </w:pPr>
    <w:ins w:id="0" w:author="ZAJĄCZKOWSKA Aleksandra" w:date="2023-02-13T09:38:00Z">
      <w:r w:rsidRPr="0055581E">
        <w:rPr>
          <w:noProof/>
        </w:rPr>
        <w:drawing>
          <wp:inline distT="0" distB="0" distL="0" distR="0" wp14:anchorId="6BF2E712" wp14:editId="60979460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6AF"/>
    <w:rsid w:val="000A25A1"/>
    <w:rsid w:val="000D63D1"/>
    <w:rsid w:val="00102F3C"/>
    <w:rsid w:val="00165795"/>
    <w:rsid w:val="00167B89"/>
    <w:rsid w:val="00221905"/>
    <w:rsid w:val="00231B09"/>
    <w:rsid w:val="002D3897"/>
    <w:rsid w:val="002E3FBB"/>
    <w:rsid w:val="003C0C0D"/>
    <w:rsid w:val="003C6024"/>
    <w:rsid w:val="004A76A2"/>
    <w:rsid w:val="004C5AEF"/>
    <w:rsid w:val="004F438B"/>
    <w:rsid w:val="0055581E"/>
    <w:rsid w:val="0060563B"/>
    <w:rsid w:val="006A4903"/>
    <w:rsid w:val="006E60F4"/>
    <w:rsid w:val="00773233"/>
    <w:rsid w:val="007B00C4"/>
    <w:rsid w:val="007B55B4"/>
    <w:rsid w:val="007D0838"/>
    <w:rsid w:val="009536AF"/>
    <w:rsid w:val="00A017DC"/>
    <w:rsid w:val="00A23E4D"/>
    <w:rsid w:val="00A26167"/>
    <w:rsid w:val="00A4701A"/>
    <w:rsid w:val="00AF0C4A"/>
    <w:rsid w:val="00B00D71"/>
    <w:rsid w:val="00B968AF"/>
    <w:rsid w:val="00BE2F17"/>
    <w:rsid w:val="00C25C44"/>
    <w:rsid w:val="00DD5EAE"/>
    <w:rsid w:val="00F15ED6"/>
    <w:rsid w:val="00F17E9A"/>
    <w:rsid w:val="00F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05BF"/>
  <w15:chartTrackingRefBased/>
  <w15:docId w15:val="{788B656E-EDC4-4DC9-931E-79C50949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1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1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167"/>
    <w:rPr>
      <w:vertAlign w:val="superscript"/>
    </w:rPr>
  </w:style>
  <w:style w:type="paragraph" w:customStyle="1" w:styleId="Default">
    <w:name w:val="Default"/>
    <w:rsid w:val="00A26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3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38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E01A-D346-4962-8D80-153D52B3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 Bogumiła</dc:creator>
  <cp:keywords/>
  <dc:description/>
  <cp:lastModifiedBy>ZAJĄCZKOWSKA Aleksandra</cp:lastModifiedBy>
  <cp:revision>29</cp:revision>
  <cp:lastPrinted>2015-11-17T10:23:00Z</cp:lastPrinted>
  <dcterms:created xsi:type="dcterms:W3CDTF">2015-11-12T09:31:00Z</dcterms:created>
  <dcterms:modified xsi:type="dcterms:W3CDTF">2023-02-13T08:45:00Z</dcterms:modified>
</cp:coreProperties>
</file>